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83E370" w14:textId="782CB11A" w:rsidR="009061F5" w:rsidRPr="00216E92" w:rsidRDefault="00216E92" w:rsidP="00216E92">
      <w:pPr>
        <w:jc w:val="center"/>
        <w:rPr>
          <w:b/>
          <w:bCs/>
          <w:sz w:val="24"/>
          <w:szCs w:val="24"/>
        </w:rPr>
      </w:pPr>
      <w:r w:rsidRPr="00216E92">
        <w:rPr>
          <w:b/>
          <w:bCs/>
          <w:sz w:val="24"/>
          <w:szCs w:val="24"/>
        </w:rPr>
        <w:t xml:space="preserve">USFWS Grizzly Bear Relocation Response and Communication </w:t>
      </w:r>
      <w:commentRangeStart w:id="0"/>
      <w:r w:rsidRPr="00216E92">
        <w:rPr>
          <w:b/>
          <w:bCs/>
          <w:sz w:val="24"/>
          <w:szCs w:val="24"/>
        </w:rPr>
        <w:t>Plan</w:t>
      </w:r>
      <w:commentRangeEnd w:id="0"/>
      <w:r w:rsidR="00947DFA">
        <w:rPr>
          <w:rStyle w:val="CommentReference"/>
        </w:rPr>
        <w:commentReference w:id="0"/>
      </w:r>
    </w:p>
    <w:p w14:paraId="659331BF" w14:textId="5AE85D9A" w:rsidR="00216E92" w:rsidRPr="00216E92" w:rsidRDefault="00216E92" w:rsidP="00216E92">
      <w:pPr>
        <w:rPr>
          <w:sz w:val="24"/>
          <w:szCs w:val="24"/>
        </w:rPr>
      </w:pPr>
    </w:p>
    <w:p w14:paraId="1F5BC865" w14:textId="1F23904D" w:rsidR="00216E92" w:rsidRPr="00216E92" w:rsidRDefault="00216E92" w:rsidP="00216E92">
      <w:pPr>
        <w:rPr>
          <w:sz w:val="24"/>
          <w:szCs w:val="24"/>
        </w:rPr>
      </w:pPr>
    </w:p>
    <w:p w14:paraId="646402B6" w14:textId="58163DFB" w:rsidR="00FC2E2E" w:rsidRDefault="00216E92" w:rsidP="00216E92">
      <w:pPr>
        <w:rPr>
          <w:sz w:val="24"/>
          <w:szCs w:val="24"/>
        </w:rPr>
      </w:pPr>
      <w:r w:rsidRPr="00216E92">
        <w:rPr>
          <w:sz w:val="24"/>
          <w:szCs w:val="24"/>
        </w:rPr>
        <w:t xml:space="preserve">Grizzly Bears are listed as a Threatened Species under the Endangered Species Act.  A special rule (50 CFR 17.40) allows state, tribal, and federal agencies to manage (e.g., relocate, euthanize, haze) grizzly bears in accordance with the Interagency Grizzly Bear Guidelines (1986).  </w:t>
      </w:r>
      <w:r w:rsidRPr="00216E92">
        <w:rPr>
          <w:bCs/>
          <w:sz w:val="24"/>
          <w:szCs w:val="24"/>
        </w:rPr>
        <w:t>A new Montana law (Senate Bill 337), signed in 2021, limits Montana Fish, Wildlife &amp; Parks (FWP</w:t>
      </w:r>
      <w:r>
        <w:rPr>
          <w:bCs/>
          <w:sz w:val="24"/>
          <w:szCs w:val="24"/>
        </w:rPr>
        <w:t>)</w:t>
      </w:r>
      <w:r w:rsidRPr="00216E92">
        <w:rPr>
          <w:bCs/>
          <w:sz w:val="24"/>
          <w:szCs w:val="24"/>
        </w:rPr>
        <w:t xml:space="preserve"> involvement in grizzly bear relocations outside of recovery zones.  </w:t>
      </w:r>
      <w:r>
        <w:rPr>
          <w:bCs/>
          <w:sz w:val="24"/>
          <w:szCs w:val="24"/>
        </w:rPr>
        <w:t>I</w:t>
      </w:r>
      <w:r w:rsidRPr="00216E92">
        <w:rPr>
          <w:bCs/>
          <w:sz w:val="24"/>
          <w:szCs w:val="24"/>
        </w:rPr>
        <w:t xml:space="preserve">n 2022, the </w:t>
      </w:r>
      <w:r w:rsidRPr="00216E92">
        <w:rPr>
          <w:sz w:val="24"/>
          <w:szCs w:val="24"/>
        </w:rPr>
        <w:t xml:space="preserve">U.S. Fish and Wildlife Service </w:t>
      </w:r>
      <w:r>
        <w:rPr>
          <w:sz w:val="24"/>
          <w:szCs w:val="24"/>
        </w:rPr>
        <w:t>(</w:t>
      </w:r>
      <w:r w:rsidRPr="00216E92">
        <w:rPr>
          <w:bCs/>
          <w:sz w:val="24"/>
          <w:szCs w:val="24"/>
        </w:rPr>
        <w:t>FWS</w:t>
      </w:r>
      <w:r>
        <w:rPr>
          <w:bCs/>
          <w:sz w:val="24"/>
          <w:szCs w:val="24"/>
        </w:rPr>
        <w:t>)</w:t>
      </w:r>
      <w:r w:rsidRPr="00216E9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established</w:t>
      </w:r>
      <w:r w:rsidRPr="00216E92">
        <w:rPr>
          <w:bCs/>
          <w:sz w:val="24"/>
          <w:szCs w:val="24"/>
        </w:rPr>
        <w:t xml:space="preserve"> a field presence to relocate grizzly bears as documented in an MOA between the FWS and</w:t>
      </w:r>
      <w:r>
        <w:rPr>
          <w:bCs/>
          <w:sz w:val="24"/>
          <w:szCs w:val="24"/>
        </w:rPr>
        <w:t xml:space="preserve"> FWP</w:t>
      </w:r>
      <w:r w:rsidRPr="00216E92">
        <w:rPr>
          <w:bCs/>
          <w:sz w:val="24"/>
          <w:szCs w:val="24"/>
        </w:rPr>
        <w:t xml:space="preserve">.  </w:t>
      </w:r>
      <w:r w:rsidRPr="00216E92">
        <w:rPr>
          <w:sz w:val="24"/>
          <w:szCs w:val="24"/>
        </w:rPr>
        <w:t>This document outlines the roles</w:t>
      </w:r>
      <w:r w:rsidR="00D65054">
        <w:rPr>
          <w:sz w:val="24"/>
          <w:szCs w:val="24"/>
        </w:rPr>
        <w:t>,</w:t>
      </w:r>
      <w:r w:rsidRPr="00216E92">
        <w:rPr>
          <w:sz w:val="24"/>
          <w:szCs w:val="24"/>
        </w:rPr>
        <w:t xml:space="preserve"> responsibilities, and communication plan for FWS relocation</w:t>
      </w:r>
      <w:r w:rsidR="00FC2E2E">
        <w:rPr>
          <w:sz w:val="24"/>
          <w:szCs w:val="24"/>
        </w:rPr>
        <w:t>s</w:t>
      </w:r>
      <w:r w:rsidRPr="00216E92">
        <w:rPr>
          <w:sz w:val="24"/>
          <w:szCs w:val="24"/>
        </w:rPr>
        <w:t xml:space="preserve"> of grizzly bears</w:t>
      </w:r>
      <w:r>
        <w:rPr>
          <w:sz w:val="24"/>
          <w:szCs w:val="24"/>
        </w:rPr>
        <w:t>, between FWS, FWP</w:t>
      </w:r>
      <w:r w:rsidR="001C0FBE">
        <w:rPr>
          <w:sz w:val="24"/>
          <w:szCs w:val="24"/>
        </w:rPr>
        <w:t xml:space="preserve"> or other state wildlife agency (State)</w:t>
      </w:r>
      <w:r>
        <w:rPr>
          <w:sz w:val="24"/>
          <w:szCs w:val="24"/>
        </w:rPr>
        <w:t xml:space="preserve">, </w:t>
      </w:r>
      <w:r w:rsidR="001C0FBE">
        <w:rPr>
          <w:sz w:val="24"/>
          <w:szCs w:val="24"/>
        </w:rPr>
        <w:t xml:space="preserve">Tribes, </w:t>
      </w:r>
      <w:r>
        <w:rPr>
          <w:sz w:val="24"/>
          <w:szCs w:val="24"/>
        </w:rPr>
        <w:t>and the US Forest Service (FS)</w:t>
      </w:r>
      <w:r w:rsidRPr="00216E92">
        <w:rPr>
          <w:sz w:val="24"/>
          <w:szCs w:val="24"/>
        </w:rPr>
        <w:t xml:space="preserve">. </w:t>
      </w:r>
    </w:p>
    <w:p w14:paraId="6854B00E" w14:textId="77777777" w:rsidR="0068022B" w:rsidRDefault="0068022B" w:rsidP="00216E92">
      <w:pPr>
        <w:rPr>
          <w:sz w:val="24"/>
          <w:szCs w:val="24"/>
        </w:rPr>
      </w:pPr>
    </w:p>
    <w:p w14:paraId="7E816905" w14:textId="2ADAF9C4" w:rsidR="006B283E" w:rsidRDefault="004E18C2" w:rsidP="00216E92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The FWS Conflict Coordinator or Recovery Coordinator</w:t>
      </w:r>
      <w:r w:rsidRPr="004E18C2">
        <w:rPr>
          <w:bCs/>
          <w:sz w:val="24"/>
          <w:szCs w:val="24"/>
        </w:rPr>
        <w:t xml:space="preserve">, in </w:t>
      </w:r>
      <w:r>
        <w:rPr>
          <w:bCs/>
          <w:sz w:val="24"/>
          <w:szCs w:val="24"/>
        </w:rPr>
        <w:t>concert</w:t>
      </w:r>
      <w:r w:rsidRPr="004E18C2">
        <w:rPr>
          <w:bCs/>
          <w:sz w:val="24"/>
          <w:szCs w:val="24"/>
        </w:rPr>
        <w:t xml:space="preserve"> with </w:t>
      </w:r>
      <w:r w:rsidR="001C0FBE">
        <w:rPr>
          <w:bCs/>
          <w:sz w:val="24"/>
          <w:szCs w:val="24"/>
        </w:rPr>
        <w:t>State</w:t>
      </w:r>
      <w:r w:rsidRPr="004E18C2">
        <w:rPr>
          <w:bCs/>
          <w:sz w:val="24"/>
          <w:szCs w:val="24"/>
        </w:rPr>
        <w:t xml:space="preserve">, Tribes, </w:t>
      </w:r>
      <w:r w:rsidR="0068022B">
        <w:rPr>
          <w:bCs/>
          <w:sz w:val="24"/>
          <w:szCs w:val="24"/>
        </w:rPr>
        <w:t>and</w:t>
      </w:r>
      <w:r w:rsidRPr="004E18C2">
        <w:rPr>
          <w:bCs/>
          <w:sz w:val="24"/>
          <w:szCs w:val="24"/>
        </w:rPr>
        <w:t xml:space="preserve"> Wildlife Services </w:t>
      </w:r>
      <w:r>
        <w:rPr>
          <w:bCs/>
          <w:sz w:val="24"/>
          <w:szCs w:val="24"/>
        </w:rPr>
        <w:t xml:space="preserve">(WS) </w:t>
      </w:r>
      <w:r w:rsidRPr="004E18C2">
        <w:rPr>
          <w:bCs/>
          <w:sz w:val="24"/>
          <w:szCs w:val="24"/>
        </w:rPr>
        <w:t xml:space="preserve">will determine appropriate management actions for conflict bears. </w:t>
      </w:r>
      <w:r>
        <w:rPr>
          <w:bCs/>
          <w:sz w:val="24"/>
          <w:szCs w:val="24"/>
        </w:rPr>
        <w:t xml:space="preserve">These actions may include release on site, relocation, or removal. </w:t>
      </w:r>
      <w:r w:rsidRPr="004E18C2">
        <w:rPr>
          <w:bCs/>
          <w:sz w:val="24"/>
          <w:szCs w:val="24"/>
        </w:rPr>
        <w:t xml:space="preserve"> </w:t>
      </w:r>
      <w:r w:rsidR="006B283E">
        <w:rPr>
          <w:bCs/>
          <w:sz w:val="24"/>
          <w:szCs w:val="24"/>
        </w:rPr>
        <w:t>If a bear has been trapped and</w:t>
      </w:r>
      <w:r w:rsidR="00FC2E2E" w:rsidRPr="00FC2E2E">
        <w:rPr>
          <w:bCs/>
          <w:sz w:val="24"/>
          <w:szCs w:val="24"/>
        </w:rPr>
        <w:t xml:space="preserve"> the decision has been made that the FWS will relocate a grizzly bear, </w:t>
      </w:r>
      <w:r w:rsidR="006B283E">
        <w:rPr>
          <w:bCs/>
          <w:sz w:val="24"/>
          <w:szCs w:val="24"/>
        </w:rPr>
        <w:t>the following actions will be taken:</w:t>
      </w:r>
    </w:p>
    <w:p w14:paraId="714475CD" w14:textId="2979F78F" w:rsidR="006B283E" w:rsidRDefault="006B283E" w:rsidP="006B283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FWS Conflict Coordinator or Recovery Coordinator, local Conflict Specialist, and appropriate </w:t>
      </w:r>
      <w:r w:rsidR="001C0FBE">
        <w:rPr>
          <w:sz w:val="24"/>
          <w:szCs w:val="24"/>
        </w:rPr>
        <w:t>State</w:t>
      </w:r>
      <w:r>
        <w:rPr>
          <w:sz w:val="24"/>
          <w:szCs w:val="24"/>
        </w:rPr>
        <w:t xml:space="preserve"> and WS personnel will start a group </w:t>
      </w:r>
      <w:commentRangeStart w:id="1"/>
      <w:r>
        <w:rPr>
          <w:sz w:val="24"/>
          <w:szCs w:val="24"/>
        </w:rPr>
        <w:t>chat</w:t>
      </w:r>
      <w:ins w:id="2" w:author="Hilary Cooley [2]" w:date="2022-08-02T16:46:00Z">
        <w:r w:rsidR="00947DFA">
          <w:rPr>
            <w:sz w:val="24"/>
            <w:szCs w:val="24"/>
          </w:rPr>
          <w:t>/email/phone conversation</w:t>
        </w:r>
      </w:ins>
      <w:r>
        <w:rPr>
          <w:sz w:val="24"/>
          <w:szCs w:val="24"/>
        </w:rPr>
        <w:t xml:space="preserve"> </w:t>
      </w:r>
      <w:commentRangeEnd w:id="1"/>
      <w:r w:rsidR="00947DFA">
        <w:rPr>
          <w:rStyle w:val="CommentReference"/>
        </w:rPr>
        <w:commentReference w:id="1"/>
      </w:r>
      <w:r>
        <w:rPr>
          <w:sz w:val="24"/>
          <w:szCs w:val="24"/>
        </w:rPr>
        <w:t>detailing the:</w:t>
      </w:r>
    </w:p>
    <w:p w14:paraId="62AD97AB" w14:textId="0A87E79A" w:rsidR="006B283E" w:rsidRDefault="006B283E" w:rsidP="006B283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Nature of the conflict</w:t>
      </w:r>
      <w:r w:rsidR="009A4814">
        <w:rPr>
          <w:sz w:val="24"/>
          <w:szCs w:val="24"/>
        </w:rPr>
        <w:t>.</w:t>
      </w:r>
    </w:p>
    <w:p w14:paraId="1A80F3C7" w14:textId="1ACCBA4B" w:rsidR="006B283E" w:rsidRDefault="006B283E" w:rsidP="006B283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Number of bears involved</w:t>
      </w:r>
      <w:r w:rsidR="009A4814">
        <w:rPr>
          <w:sz w:val="24"/>
          <w:szCs w:val="24"/>
        </w:rPr>
        <w:t>.</w:t>
      </w:r>
    </w:p>
    <w:p w14:paraId="46A9FFD6" w14:textId="3B137D54" w:rsidR="006B283E" w:rsidRDefault="006B283E" w:rsidP="006B283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Number of bears captured</w:t>
      </w:r>
      <w:r w:rsidR="009A4814">
        <w:rPr>
          <w:sz w:val="24"/>
          <w:szCs w:val="24"/>
        </w:rPr>
        <w:t>.</w:t>
      </w:r>
    </w:p>
    <w:p w14:paraId="22E86CCE" w14:textId="75BBCE30" w:rsidR="006B283E" w:rsidRDefault="006B283E" w:rsidP="006B283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Estimated time of capture</w:t>
      </w:r>
      <w:r w:rsidR="009A4814">
        <w:rPr>
          <w:sz w:val="24"/>
          <w:szCs w:val="24"/>
        </w:rPr>
        <w:t>.</w:t>
      </w:r>
    </w:p>
    <w:p w14:paraId="4F6EBD39" w14:textId="21C836CC" w:rsidR="006B283E" w:rsidRDefault="006B283E" w:rsidP="006B283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Anything of note on the condition of the bear(s) or any other details</w:t>
      </w:r>
      <w:r w:rsidR="00D502C4">
        <w:rPr>
          <w:sz w:val="24"/>
          <w:szCs w:val="24"/>
        </w:rPr>
        <w:t>.</w:t>
      </w:r>
    </w:p>
    <w:p w14:paraId="16AEEC0D" w14:textId="40E1FD00" w:rsidR="006B283E" w:rsidRDefault="006B283E" w:rsidP="006B283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Potential release sites</w:t>
      </w:r>
      <w:r w:rsidR="009A4814">
        <w:rPr>
          <w:sz w:val="24"/>
          <w:szCs w:val="24"/>
        </w:rPr>
        <w:t>.</w:t>
      </w:r>
    </w:p>
    <w:p w14:paraId="52C73313" w14:textId="38B3C2B1" w:rsidR="009A4814" w:rsidRDefault="009A4814" w:rsidP="00D502C4">
      <w:pPr>
        <w:pStyle w:val="ListParagraph"/>
        <w:numPr>
          <w:ilvl w:val="2"/>
          <w:numId w:val="1"/>
        </w:numPr>
        <w:ind w:left="1800" w:hanging="360"/>
        <w:rPr>
          <w:sz w:val="24"/>
          <w:szCs w:val="24"/>
        </w:rPr>
      </w:pPr>
      <w:r>
        <w:rPr>
          <w:sz w:val="24"/>
          <w:szCs w:val="24"/>
        </w:rPr>
        <w:t>Should include primary release site as well as suitable backup options.</w:t>
      </w:r>
    </w:p>
    <w:p w14:paraId="673CD63C" w14:textId="3DF8319B" w:rsidR="006B283E" w:rsidRDefault="006B283E" w:rsidP="006B283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Plan for transferring the bear(s) to FWS</w:t>
      </w:r>
      <w:r w:rsidR="003A491C">
        <w:rPr>
          <w:sz w:val="24"/>
          <w:szCs w:val="24"/>
        </w:rPr>
        <w:t>.</w:t>
      </w:r>
    </w:p>
    <w:p w14:paraId="3E302832" w14:textId="42A6D3D7" w:rsidR="009A4814" w:rsidRDefault="003A491C" w:rsidP="00D502C4">
      <w:pPr>
        <w:pStyle w:val="ListParagraph"/>
        <w:numPr>
          <w:ilvl w:val="2"/>
          <w:numId w:val="1"/>
        </w:numPr>
        <w:ind w:left="1800" w:hanging="360"/>
        <w:rPr>
          <w:sz w:val="24"/>
          <w:szCs w:val="24"/>
        </w:rPr>
      </w:pPr>
      <w:r>
        <w:rPr>
          <w:sz w:val="24"/>
          <w:szCs w:val="24"/>
        </w:rPr>
        <w:t>Time and l</w:t>
      </w:r>
      <w:r w:rsidR="009A4814">
        <w:rPr>
          <w:sz w:val="24"/>
          <w:szCs w:val="24"/>
        </w:rPr>
        <w:t>ocation of transfer</w:t>
      </w:r>
      <w:r w:rsidR="00D502C4">
        <w:rPr>
          <w:sz w:val="24"/>
          <w:szCs w:val="24"/>
        </w:rPr>
        <w:t>.</w:t>
      </w:r>
    </w:p>
    <w:p w14:paraId="736A65FD" w14:textId="1519C892" w:rsidR="009A4814" w:rsidRDefault="003A491C" w:rsidP="00D502C4">
      <w:pPr>
        <w:pStyle w:val="ListParagraph"/>
        <w:numPr>
          <w:ilvl w:val="2"/>
          <w:numId w:val="1"/>
        </w:numPr>
        <w:ind w:left="1800" w:hanging="360"/>
        <w:rPr>
          <w:sz w:val="24"/>
          <w:szCs w:val="24"/>
        </w:rPr>
      </w:pPr>
      <w:r>
        <w:rPr>
          <w:sz w:val="24"/>
          <w:szCs w:val="24"/>
        </w:rPr>
        <w:t>Type of trap being used</w:t>
      </w:r>
      <w:r w:rsidR="00D502C4">
        <w:rPr>
          <w:sz w:val="24"/>
          <w:szCs w:val="24"/>
        </w:rPr>
        <w:t>.</w:t>
      </w:r>
    </w:p>
    <w:p w14:paraId="386E6CF4" w14:textId="19304296" w:rsidR="003A491C" w:rsidRPr="006B283E" w:rsidRDefault="003A491C" w:rsidP="00D502C4">
      <w:pPr>
        <w:pStyle w:val="ListParagraph"/>
        <w:numPr>
          <w:ilvl w:val="2"/>
          <w:numId w:val="1"/>
        </w:numPr>
        <w:ind w:left="1800" w:hanging="360"/>
        <w:rPr>
          <w:sz w:val="24"/>
          <w:szCs w:val="24"/>
        </w:rPr>
      </w:pPr>
      <w:r>
        <w:rPr>
          <w:sz w:val="24"/>
          <w:szCs w:val="24"/>
        </w:rPr>
        <w:t>If FWS will be required to provide trap or trailer</w:t>
      </w:r>
      <w:r w:rsidR="00D502C4">
        <w:rPr>
          <w:sz w:val="24"/>
          <w:szCs w:val="24"/>
        </w:rPr>
        <w:t>.</w:t>
      </w:r>
    </w:p>
    <w:p w14:paraId="58DD5083" w14:textId="3B38F4B5" w:rsidR="006B283E" w:rsidRPr="006B283E" w:rsidRDefault="00FC2E2E" w:rsidP="006B283E">
      <w:pPr>
        <w:pStyle w:val="ListParagraph"/>
        <w:numPr>
          <w:ilvl w:val="0"/>
          <w:numId w:val="1"/>
        </w:numPr>
        <w:rPr>
          <w:sz w:val="24"/>
          <w:szCs w:val="24"/>
        </w:rPr>
      </w:pPr>
      <w:commentRangeStart w:id="3"/>
      <w:r w:rsidRPr="006B283E">
        <w:rPr>
          <w:bCs/>
          <w:sz w:val="24"/>
          <w:szCs w:val="24"/>
        </w:rPr>
        <w:t xml:space="preserve">FWS </w:t>
      </w:r>
      <w:r w:rsidR="006B283E">
        <w:rPr>
          <w:bCs/>
          <w:sz w:val="24"/>
          <w:szCs w:val="24"/>
        </w:rPr>
        <w:t>S</w:t>
      </w:r>
      <w:r w:rsidRPr="006B283E">
        <w:rPr>
          <w:bCs/>
          <w:sz w:val="24"/>
          <w:szCs w:val="24"/>
        </w:rPr>
        <w:t xml:space="preserve">taff </w:t>
      </w:r>
      <w:r w:rsidR="006B283E">
        <w:rPr>
          <w:bCs/>
          <w:sz w:val="24"/>
          <w:szCs w:val="24"/>
        </w:rPr>
        <w:t xml:space="preserve">will </w:t>
      </w:r>
      <w:r w:rsidRPr="006B283E">
        <w:rPr>
          <w:sz w:val="24"/>
          <w:szCs w:val="24"/>
        </w:rPr>
        <w:t>contact the FS</w:t>
      </w:r>
      <w:r w:rsidR="00DA7549">
        <w:rPr>
          <w:sz w:val="24"/>
          <w:szCs w:val="24"/>
        </w:rPr>
        <w:t xml:space="preserve"> or National Park Service (Park)</w:t>
      </w:r>
      <w:r w:rsidR="004E18C2" w:rsidRPr="006B283E">
        <w:rPr>
          <w:sz w:val="24"/>
          <w:szCs w:val="24"/>
        </w:rPr>
        <w:t xml:space="preserve"> </w:t>
      </w:r>
      <w:r w:rsidRPr="006B283E">
        <w:rPr>
          <w:sz w:val="24"/>
          <w:szCs w:val="24"/>
        </w:rPr>
        <w:t>to request</w:t>
      </w:r>
      <w:r w:rsidRPr="006B283E">
        <w:rPr>
          <w:bCs/>
          <w:sz w:val="24"/>
          <w:szCs w:val="24"/>
        </w:rPr>
        <w:t xml:space="preserve"> permission to relocate and discuss potential release sites. FWS </w:t>
      </w:r>
      <w:r w:rsidR="00DA7549">
        <w:rPr>
          <w:bCs/>
          <w:sz w:val="24"/>
          <w:szCs w:val="24"/>
        </w:rPr>
        <w:t xml:space="preserve">should </w:t>
      </w:r>
      <w:r w:rsidR="006B283E">
        <w:rPr>
          <w:bCs/>
          <w:sz w:val="24"/>
          <w:szCs w:val="24"/>
        </w:rPr>
        <w:t>attempt to contact FS Staff in the following order:</w:t>
      </w:r>
      <w:commentRangeEnd w:id="3"/>
      <w:r w:rsidR="00947DFA">
        <w:rPr>
          <w:rStyle w:val="CommentReference"/>
        </w:rPr>
        <w:commentReference w:id="3"/>
      </w:r>
    </w:p>
    <w:p w14:paraId="205C7939" w14:textId="77777777" w:rsidR="006B283E" w:rsidRPr="006B283E" w:rsidRDefault="00FC2E2E" w:rsidP="006B283E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B283E">
        <w:rPr>
          <w:bCs/>
          <w:sz w:val="24"/>
          <w:szCs w:val="24"/>
        </w:rPr>
        <w:t xml:space="preserve">District Ranger </w:t>
      </w:r>
      <w:commentRangeStart w:id="4"/>
      <w:r w:rsidRPr="006B283E">
        <w:rPr>
          <w:bCs/>
          <w:sz w:val="24"/>
          <w:szCs w:val="24"/>
        </w:rPr>
        <w:t>and</w:t>
      </w:r>
      <w:commentRangeEnd w:id="4"/>
      <w:r w:rsidR="00947DFA">
        <w:rPr>
          <w:rStyle w:val="CommentReference"/>
        </w:rPr>
        <w:commentReference w:id="4"/>
      </w:r>
      <w:r w:rsidRPr="006B283E">
        <w:rPr>
          <w:bCs/>
          <w:sz w:val="24"/>
          <w:szCs w:val="24"/>
        </w:rPr>
        <w:t xml:space="preserve"> Wildlife Biologist or their “Acting”</w:t>
      </w:r>
      <w:r w:rsidR="004E18C2" w:rsidRPr="006B283E">
        <w:rPr>
          <w:bCs/>
          <w:sz w:val="24"/>
          <w:szCs w:val="24"/>
        </w:rPr>
        <w:t xml:space="preserve"> on the district of the proposed release site</w:t>
      </w:r>
      <w:r w:rsidRPr="006B283E">
        <w:rPr>
          <w:bCs/>
          <w:sz w:val="24"/>
          <w:szCs w:val="24"/>
        </w:rPr>
        <w:t xml:space="preserve">.  </w:t>
      </w:r>
    </w:p>
    <w:p w14:paraId="10D22283" w14:textId="77777777" w:rsidR="006B283E" w:rsidRPr="006B283E" w:rsidRDefault="00FC2E2E" w:rsidP="006B283E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6B283E">
        <w:rPr>
          <w:bCs/>
          <w:sz w:val="24"/>
          <w:szCs w:val="24"/>
        </w:rPr>
        <w:lastRenderedPageBreak/>
        <w:t xml:space="preserve">If </w:t>
      </w:r>
      <w:r w:rsidR="004E18C2" w:rsidRPr="006B283E">
        <w:rPr>
          <w:bCs/>
          <w:sz w:val="24"/>
          <w:szCs w:val="24"/>
        </w:rPr>
        <w:t>none of these staff</w:t>
      </w:r>
      <w:r w:rsidRPr="006B283E">
        <w:rPr>
          <w:bCs/>
          <w:sz w:val="24"/>
          <w:szCs w:val="24"/>
        </w:rPr>
        <w:t xml:space="preserve"> can be reached,</w:t>
      </w:r>
      <w:r w:rsidR="004E18C2" w:rsidRPr="006B283E">
        <w:rPr>
          <w:bCs/>
          <w:sz w:val="24"/>
          <w:szCs w:val="24"/>
        </w:rPr>
        <w:t xml:space="preserve"> FWS Staff will contact</w:t>
      </w:r>
      <w:r w:rsidRPr="006B283E">
        <w:rPr>
          <w:bCs/>
          <w:sz w:val="24"/>
          <w:szCs w:val="24"/>
        </w:rPr>
        <w:t xml:space="preserve"> personnel at the Supervisor’s Office</w:t>
      </w:r>
      <w:r w:rsidR="004E18C2" w:rsidRPr="006B283E">
        <w:rPr>
          <w:bCs/>
          <w:sz w:val="24"/>
          <w:szCs w:val="24"/>
        </w:rPr>
        <w:t xml:space="preserve">, and </w:t>
      </w:r>
      <w:r w:rsidRPr="006B283E">
        <w:rPr>
          <w:bCs/>
          <w:sz w:val="24"/>
          <w:szCs w:val="24"/>
        </w:rPr>
        <w:t xml:space="preserve">they will contact District Staff to discuss potential release sites. </w:t>
      </w:r>
    </w:p>
    <w:p w14:paraId="13B499CD" w14:textId="136CC9C8" w:rsidR="00FC2E2E" w:rsidRPr="00DA7549" w:rsidRDefault="006B283E" w:rsidP="006B283E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bCs/>
          <w:sz w:val="24"/>
          <w:szCs w:val="24"/>
        </w:rPr>
        <w:t xml:space="preserve">For </w:t>
      </w:r>
      <w:r w:rsidR="00FC2E2E" w:rsidRPr="006B283E">
        <w:rPr>
          <w:bCs/>
          <w:sz w:val="24"/>
          <w:szCs w:val="24"/>
        </w:rPr>
        <w:t>site</w:t>
      </w:r>
      <w:r>
        <w:rPr>
          <w:bCs/>
          <w:sz w:val="24"/>
          <w:szCs w:val="24"/>
        </w:rPr>
        <w:t>s</w:t>
      </w:r>
      <w:r w:rsidR="00FC2E2E" w:rsidRPr="006B283E">
        <w:rPr>
          <w:bCs/>
          <w:sz w:val="24"/>
          <w:szCs w:val="24"/>
        </w:rPr>
        <w:t xml:space="preserve"> near District</w:t>
      </w:r>
      <w:r w:rsidR="00DA7549">
        <w:rPr>
          <w:bCs/>
          <w:sz w:val="24"/>
          <w:szCs w:val="24"/>
        </w:rPr>
        <w:t>,</w:t>
      </w:r>
      <w:r w:rsidR="00FC2E2E" w:rsidRPr="006B283E">
        <w:rPr>
          <w:bCs/>
          <w:sz w:val="24"/>
          <w:szCs w:val="24"/>
        </w:rPr>
        <w:t xml:space="preserve"> Forest</w:t>
      </w:r>
      <w:r w:rsidR="00DA7549">
        <w:rPr>
          <w:bCs/>
          <w:sz w:val="24"/>
          <w:szCs w:val="24"/>
        </w:rPr>
        <w:t>, or Park</w:t>
      </w:r>
      <w:r w:rsidR="00FC2E2E" w:rsidRPr="006B283E">
        <w:rPr>
          <w:bCs/>
          <w:sz w:val="24"/>
          <w:szCs w:val="24"/>
        </w:rPr>
        <w:t xml:space="preserve"> boundaries (</w:t>
      </w:r>
      <w:commentRangeStart w:id="5"/>
      <w:r w:rsidR="00FC2E2E" w:rsidRPr="006B283E">
        <w:rPr>
          <w:bCs/>
          <w:sz w:val="24"/>
          <w:szCs w:val="24"/>
        </w:rPr>
        <w:t>less than 1 mile</w:t>
      </w:r>
      <w:commentRangeEnd w:id="5"/>
      <w:r w:rsidR="00947DFA">
        <w:rPr>
          <w:rStyle w:val="CommentReference"/>
        </w:rPr>
        <w:commentReference w:id="5"/>
      </w:r>
      <w:r w:rsidR="00FC2E2E" w:rsidRPr="006B283E">
        <w:rPr>
          <w:bCs/>
          <w:sz w:val="24"/>
          <w:szCs w:val="24"/>
        </w:rPr>
        <w:t>)</w:t>
      </w:r>
      <w:r>
        <w:rPr>
          <w:bCs/>
          <w:sz w:val="24"/>
          <w:szCs w:val="24"/>
        </w:rPr>
        <w:t>, FWS Staff will communicate with FS Staff from both Districts or Forests</w:t>
      </w:r>
      <w:r w:rsidR="00DA7549">
        <w:rPr>
          <w:bCs/>
          <w:sz w:val="24"/>
          <w:szCs w:val="24"/>
        </w:rPr>
        <w:t xml:space="preserve"> and Park Service Staff from nearby National Parks</w:t>
      </w:r>
      <w:r w:rsidR="004E18C2" w:rsidRPr="006B283E">
        <w:rPr>
          <w:bCs/>
          <w:sz w:val="24"/>
          <w:szCs w:val="24"/>
        </w:rPr>
        <w:t xml:space="preserve">. </w:t>
      </w:r>
    </w:p>
    <w:p w14:paraId="4F85B879" w14:textId="08D27326" w:rsidR="00DA7549" w:rsidRPr="00DA7549" w:rsidRDefault="00DA7549" w:rsidP="006B283E">
      <w:pPr>
        <w:pStyle w:val="ListParagraph"/>
        <w:numPr>
          <w:ilvl w:val="1"/>
          <w:numId w:val="1"/>
        </w:numPr>
        <w:rPr>
          <w:sz w:val="24"/>
          <w:szCs w:val="24"/>
          <w:highlight w:val="yellow"/>
        </w:rPr>
      </w:pPr>
      <w:r w:rsidRPr="00DA7549">
        <w:rPr>
          <w:bCs/>
          <w:sz w:val="24"/>
          <w:szCs w:val="24"/>
          <w:highlight w:val="yellow"/>
        </w:rPr>
        <w:t>National Park communication…</w:t>
      </w:r>
    </w:p>
    <w:p w14:paraId="5C7FB7FD" w14:textId="7B5F1EBE" w:rsidR="00992ED9" w:rsidRPr="00992ED9" w:rsidRDefault="00992ED9" w:rsidP="00992ED9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bCs/>
          <w:sz w:val="24"/>
          <w:szCs w:val="24"/>
        </w:rPr>
        <w:t>FWS Conflict Specialists will arrange for additional personnel (other federal employee, volunteer from pre-approved volunteer list, etc.) to accompany them on the release</w:t>
      </w:r>
      <w:r w:rsidR="004E5E2E">
        <w:rPr>
          <w:bCs/>
          <w:sz w:val="24"/>
          <w:szCs w:val="24"/>
        </w:rPr>
        <w:t>, as required in the Regional Director’s Order No. 25</w:t>
      </w:r>
      <w:r>
        <w:rPr>
          <w:bCs/>
          <w:sz w:val="24"/>
          <w:szCs w:val="24"/>
        </w:rPr>
        <w:t>.</w:t>
      </w:r>
    </w:p>
    <w:p w14:paraId="05269962" w14:textId="1825FF24" w:rsidR="00992ED9" w:rsidRDefault="00992ED9" w:rsidP="00992ED9">
      <w:pPr>
        <w:rPr>
          <w:sz w:val="24"/>
          <w:szCs w:val="24"/>
        </w:rPr>
      </w:pPr>
      <w:r>
        <w:rPr>
          <w:sz w:val="24"/>
          <w:szCs w:val="24"/>
        </w:rPr>
        <w:t xml:space="preserve">Once these steps have been taken and a release site and plan for transferring the bear(s) to FWS have been established, FWS Conflict Specialist </w:t>
      </w:r>
      <w:r w:rsidR="00A93509">
        <w:rPr>
          <w:sz w:val="24"/>
          <w:szCs w:val="24"/>
        </w:rPr>
        <w:t>will take the following steps in communicating with the Conflict Coordinator</w:t>
      </w:r>
      <w:r>
        <w:rPr>
          <w:sz w:val="24"/>
          <w:szCs w:val="24"/>
        </w:rPr>
        <w:t>:</w:t>
      </w:r>
    </w:p>
    <w:p w14:paraId="2CB8207F" w14:textId="12BD071B" w:rsidR="00992ED9" w:rsidRDefault="00993E7E" w:rsidP="00A93509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A93509">
        <w:rPr>
          <w:sz w:val="24"/>
          <w:szCs w:val="24"/>
        </w:rPr>
        <w:t>Call or text when leaving “home” office</w:t>
      </w:r>
      <w:r w:rsidR="00A93509" w:rsidRPr="00A93509">
        <w:rPr>
          <w:sz w:val="24"/>
          <w:szCs w:val="24"/>
        </w:rPr>
        <w:t xml:space="preserve"> to pick up bear.</w:t>
      </w:r>
    </w:p>
    <w:p w14:paraId="78C64A6E" w14:textId="464FCFB7" w:rsidR="00A93509" w:rsidRPr="00A93509" w:rsidRDefault="00A93509" w:rsidP="00A9350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Turn </w:t>
      </w:r>
      <w:proofErr w:type="spellStart"/>
      <w:r>
        <w:rPr>
          <w:sz w:val="24"/>
          <w:szCs w:val="24"/>
        </w:rPr>
        <w:t>inReach</w:t>
      </w:r>
      <w:proofErr w:type="spellEnd"/>
      <w:r>
        <w:rPr>
          <w:sz w:val="24"/>
          <w:szCs w:val="24"/>
        </w:rPr>
        <w:t xml:space="preserve"> unit on and leave on until back in cell service after bear has been released.</w:t>
      </w:r>
    </w:p>
    <w:p w14:paraId="495586D8" w14:textId="5CBC509D" w:rsidR="00993E7E" w:rsidRDefault="00993E7E" w:rsidP="00992ED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Call, text, or </w:t>
      </w:r>
      <w:proofErr w:type="spellStart"/>
      <w:r>
        <w:rPr>
          <w:sz w:val="24"/>
          <w:szCs w:val="24"/>
        </w:rPr>
        <w:t>inReach</w:t>
      </w:r>
      <w:proofErr w:type="spellEnd"/>
      <w:r>
        <w:rPr>
          <w:sz w:val="24"/>
          <w:szCs w:val="24"/>
        </w:rPr>
        <w:t xml:space="preserve"> message when transferring bear from </w:t>
      </w:r>
      <w:r w:rsidR="001C0FBE">
        <w:rPr>
          <w:sz w:val="24"/>
          <w:szCs w:val="24"/>
        </w:rPr>
        <w:t>State</w:t>
      </w:r>
      <w:r>
        <w:rPr>
          <w:sz w:val="24"/>
          <w:szCs w:val="24"/>
        </w:rPr>
        <w:t>, Tribal, or WS Staff</w:t>
      </w:r>
      <w:r w:rsidR="00A93509">
        <w:rPr>
          <w:sz w:val="24"/>
          <w:szCs w:val="24"/>
        </w:rPr>
        <w:t>.</w:t>
      </w:r>
    </w:p>
    <w:p w14:paraId="67E50384" w14:textId="307830B9" w:rsidR="00993E7E" w:rsidRDefault="00993E7E" w:rsidP="00992ED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If previously in service, call or text </w:t>
      </w:r>
      <w:proofErr w:type="spellStart"/>
      <w:r w:rsidR="00A93509">
        <w:rPr>
          <w:sz w:val="24"/>
          <w:szCs w:val="24"/>
        </w:rPr>
        <w:t>en</w:t>
      </w:r>
      <w:proofErr w:type="spellEnd"/>
      <w:r w:rsidR="00A93509">
        <w:rPr>
          <w:sz w:val="24"/>
          <w:szCs w:val="24"/>
        </w:rPr>
        <w:t xml:space="preserve"> route to release site BEFORE leaving service. </w:t>
      </w:r>
    </w:p>
    <w:p w14:paraId="4F1F6E63" w14:textId="0E029441" w:rsidR="00A93509" w:rsidRDefault="00A93509" w:rsidP="00A9350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Call, text, or </w:t>
      </w:r>
      <w:proofErr w:type="spellStart"/>
      <w:r>
        <w:rPr>
          <w:sz w:val="24"/>
          <w:szCs w:val="24"/>
        </w:rPr>
        <w:t>inReach</w:t>
      </w:r>
      <w:proofErr w:type="spellEnd"/>
      <w:r>
        <w:rPr>
          <w:sz w:val="24"/>
          <w:szCs w:val="24"/>
        </w:rPr>
        <w:t xml:space="preserve"> when at release site.</w:t>
      </w:r>
    </w:p>
    <w:p w14:paraId="43B11E16" w14:textId="31C4F3E2" w:rsidR="00A93509" w:rsidRDefault="00A93509" w:rsidP="00A9350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Call, text, or </w:t>
      </w:r>
      <w:proofErr w:type="spellStart"/>
      <w:r>
        <w:rPr>
          <w:sz w:val="24"/>
          <w:szCs w:val="24"/>
        </w:rPr>
        <w:t>inReach</w:t>
      </w:r>
      <w:proofErr w:type="spellEnd"/>
      <w:r>
        <w:rPr>
          <w:sz w:val="24"/>
          <w:szCs w:val="24"/>
        </w:rPr>
        <w:t xml:space="preserve"> when bear has been released.</w:t>
      </w:r>
    </w:p>
    <w:p w14:paraId="38DDCAC3" w14:textId="47BF572C" w:rsidR="00A93509" w:rsidRDefault="00A93509" w:rsidP="00992ED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Call or text when back in cell service.</w:t>
      </w:r>
    </w:p>
    <w:p w14:paraId="128020C2" w14:textId="3C8F8CF4" w:rsidR="00A93509" w:rsidRDefault="00A93509" w:rsidP="00A9350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Call or text when back at home office.</w:t>
      </w:r>
    </w:p>
    <w:p w14:paraId="6A1F3A1D" w14:textId="62329473" w:rsidR="003A491C" w:rsidRDefault="003A491C" w:rsidP="003A491C">
      <w:pPr>
        <w:rPr>
          <w:sz w:val="24"/>
          <w:szCs w:val="24"/>
        </w:rPr>
      </w:pPr>
      <w:r>
        <w:rPr>
          <w:sz w:val="24"/>
          <w:szCs w:val="24"/>
        </w:rPr>
        <w:t>During a FWS relocation, FWS Conflict Specialists will be responsible for recording the following data:</w:t>
      </w:r>
    </w:p>
    <w:p w14:paraId="52EBA132" w14:textId="01DFF5F3" w:rsidR="0068022B" w:rsidRDefault="0068022B" w:rsidP="00382AC2">
      <w:pPr>
        <w:pStyle w:val="ListParagraph"/>
        <w:numPr>
          <w:ilvl w:val="0"/>
          <w:numId w:val="3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>FWS Staff and volunteer(s) present.</w:t>
      </w:r>
    </w:p>
    <w:p w14:paraId="197B736B" w14:textId="07EB19A9" w:rsidR="00D502C4" w:rsidRDefault="00D502C4" w:rsidP="00382AC2">
      <w:pPr>
        <w:pStyle w:val="ListParagraph"/>
        <w:numPr>
          <w:ilvl w:val="0"/>
          <w:numId w:val="3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>FWP Bear ID</w:t>
      </w:r>
      <w:r w:rsidR="0068022B">
        <w:rPr>
          <w:sz w:val="24"/>
          <w:szCs w:val="24"/>
        </w:rPr>
        <w:t>.</w:t>
      </w:r>
    </w:p>
    <w:p w14:paraId="0C2684EA" w14:textId="30F7476A" w:rsidR="00D502C4" w:rsidRDefault="00D502C4" w:rsidP="00382AC2">
      <w:pPr>
        <w:pStyle w:val="ListParagraph"/>
        <w:numPr>
          <w:ilvl w:val="0"/>
          <w:numId w:val="3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>Date and time of capture.</w:t>
      </w:r>
    </w:p>
    <w:p w14:paraId="41296CE6" w14:textId="43B88054" w:rsidR="00D502C4" w:rsidRDefault="00D502C4" w:rsidP="00D502C4">
      <w:pPr>
        <w:pStyle w:val="ListParagraph"/>
        <w:numPr>
          <w:ilvl w:val="0"/>
          <w:numId w:val="3"/>
        </w:numPr>
        <w:ind w:firstLine="0"/>
        <w:rPr>
          <w:sz w:val="24"/>
          <w:szCs w:val="24"/>
        </w:rPr>
      </w:pPr>
      <w:r w:rsidRPr="00D502C4">
        <w:rPr>
          <w:sz w:val="24"/>
          <w:szCs w:val="24"/>
        </w:rPr>
        <w:t>Location of capture.</w:t>
      </w:r>
    </w:p>
    <w:p w14:paraId="1D90D682" w14:textId="77777777" w:rsidR="00D502C4" w:rsidRDefault="00D502C4" w:rsidP="00D502C4">
      <w:pPr>
        <w:pStyle w:val="ListParagraph"/>
        <w:numPr>
          <w:ilvl w:val="0"/>
          <w:numId w:val="3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>Nature of capture.</w:t>
      </w:r>
    </w:p>
    <w:p w14:paraId="4975F5B7" w14:textId="0BBF493E" w:rsidR="003A491C" w:rsidRDefault="00382AC2" w:rsidP="00382AC2">
      <w:pPr>
        <w:pStyle w:val="ListParagraph"/>
        <w:numPr>
          <w:ilvl w:val="0"/>
          <w:numId w:val="3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>Date and time</w:t>
      </w:r>
      <w:r w:rsidR="00D502C4">
        <w:rPr>
          <w:sz w:val="24"/>
          <w:szCs w:val="24"/>
        </w:rPr>
        <w:t xml:space="preserve"> of transfer.</w:t>
      </w:r>
    </w:p>
    <w:p w14:paraId="44698373" w14:textId="3A027139" w:rsidR="00D502C4" w:rsidRDefault="00D502C4" w:rsidP="00382AC2">
      <w:pPr>
        <w:pStyle w:val="ListParagraph"/>
        <w:numPr>
          <w:ilvl w:val="0"/>
          <w:numId w:val="3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>Location of transfer.</w:t>
      </w:r>
    </w:p>
    <w:p w14:paraId="75DB2103" w14:textId="1131D94B" w:rsidR="00D502C4" w:rsidRDefault="00D502C4" w:rsidP="00382AC2">
      <w:pPr>
        <w:pStyle w:val="ListParagraph"/>
        <w:numPr>
          <w:ilvl w:val="0"/>
          <w:numId w:val="3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>Date and time of release.</w:t>
      </w:r>
    </w:p>
    <w:p w14:paraId="60F997BC" w14:textId="008F49BD" w:rsidR="00382AC2" w:rsidRDefault="00382AC2" w:rsidP="00382AC2">
      <w:pPr>
        <w:pStyle w:val="ListParagraph"/>
        <w:numPr>
          <w:ilvl w:val="0"/>
          <w:numId w:val="3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>State, Tribal, or WS Staff that captured the bear(s)</w:t>
      </w:r>
      <w:r w:rsidR="00D502C4">
        <w:rPr>
          <w:sz w:val="24"/>
          <w:szCs w:val="24"/>
        </w:rPr>
        <w:t>.</w:t>
      </w:r>
    </w:p>
    <w:p w14:paraId="10235865" w14:textId="1417AA5D" w:rsidR="00382AC2" w:rsidRDefault="00382AC2" w:rsidP="00382AC2">
      <w:pPr>
        <w:pStyle w:val="ListParagraph"/>
        <w:numPr>
          <w:ilvl w:val="0"/>
          <w:numId w:val="3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>Relocation site</w:t>
      </w:r>
      <w:r w:rsidR="00E40397">
        <w:rPr>
          <w:sz w:val="24"/>
          <w:szCs w:val="24"/>
        </w:rPr>
        <w:t xml:space="preserve"> info</w:t>
      </w:r>
      <w:r w:rsidR="00D502C4">
        <w:rPr>
          <w:sz w:val="24"/>
          <w:szCs w:val="24"/>
        </w:rPr>
        <w:t>.</w:t>
      </w:r>
    </w:p>
    <w:p w14:paraId="176078B2" w14:textId="63B49EC3" w:rsidR="00D502C4" w:rsidRDefault="00D502C4" w:rsidP="00D502C4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Name of site and Lat/Long.</w:t>
      </w:r>
    </w:p>
    <w:p w14:paraId="09A37B44" w14:textId="303E278E" w:rsidR="00D502C4" w:rsidRPr="00D502C4" w:rsidRDefault="00D502C4" w:rsidP="00D502C4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Any notes on capture site, incl. access issues, deviations from initial location, etc.</w:t>
      </w:r>
    </w:p>
    <w:p w14:paraId="1EF35BB8" w14:textId="7B1D1F0B" w:rsidR="00382AC2" w:rsidRDefault="00382AC2" w:rsidP="00382AC2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FS District and Forest</w:t>
      </w:r>
      <w:r w:rsidR="00D502C4">
        <w:rPr>
          <w:sz w:val="24"/>
          <w:szCs w:val="24"/>
        </w:rPr>
        <w:t>.</w:t>
      </w:r>
    </w:p>
    <w:p w14:paraId="533789F0" w14:textId="3276B16C" w:rsidR="00382AC2" w:rsidRDefault="00382AC2" w:rsidP="00382AC2">
      <w:pPr>
        <w:pStyle w:val="ListParagraph"/>
        <w:numPr>
          <w:ilvl w:val="2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FS</w:t>
      </w:r>
      <w:r w:rsidR="00DA7549">
        <w:rPr>
          <w:sz w:val="24"/>
          <w:szCs w:val="24"/>
        </w:rPr>
        <w:t xml:space="preserve"> or Park</w:t>
      </w:r>
      <w:r>
        <w:rPr>
          <w:sz w:val="24"/>
          <w:szCs w:val="24"/>
        </w:rPr>
        <w:t xml:space="preserve"> Staff contacted</w:t>
      </w:r>
      <w:r w:rsidR="00D502C4">
        <w:rPr>
          <w:sz w:val="24"/>
          <w:szCs w:val="24"/>
        </w:rPr>
        <w:t>.</w:t>
      </w:r>
    </w:p>
    <w:p w14:paraId="47F925CC" w14:textId="0EFD1917" w:rsidR="00382AC2" w:rsidRDefault="00A41F52" w:rsidP="00382AC2">
      <w:pPr>
        <w:pStyle w:val="ListParagraph"/>
        <w:numPr>
          <w:ilvl w:val="1"/>
          <w:numId w:val="3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>Notes on condition of bear(s).</w:t>
      </w:r>
    </w:p>
    <w:p w14:paraId="47D32899" w14:textId="3F2D9C1F" w:rsidR="00A41F52" w:rsidRDefault="00A41F52" w:rsidP="00382AC2">
      <w:pPr>
        <w:pStyle w:val="ListParagraph"/>
        <w:numPr>
          <w:ilvl w:val="1"/>
          <w:numId w:val="3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>Time bear left trap.</w:t>
      </w:r>
    </w:p>
    <w:p w14:paraId="53CB21F5" w14:textId="61442C94" w:rsidR="00A41F52" w:rsidRDefault="00A41F52" w:rsidP="00382AC2">
      <w:pPr>
        <w:pStyle w:val="ListParagraph"/>
        <w:numPr>
          <w:ilvl w:val="1"/>
          <w:numId w:val="3"/>
        </w:numPr>
        <w:ind w:firstLine="0"/>
        <w:rPr>
          <w:sz w:val="24"/>
          <w:szCs w:val="24"/>
        </w:rPr>
      </w:pPr>
      <w:r>
        <w:rPr>
          <w:sz w:val="24"/>
          <w:szCs w:val="24"/>
        </w:rPr>
        <w:t>Time FWS Staff leaves area.</w:t>
      </w:r>
    </w:p>
    <w:p w14:paraId="0F6F25D7" w14:textId="27266D50" w:rsidR="0068022B" w:rsidRDefault="0068022B" w:rsidP="0068022B">
      <w:pPr>
        <w:rPr>
          <w:sz w:val="24"/>
          <w:szCs w:val="24"/>
        </w:rPr>
      </w:pPr>
      <w:r>
        <w:rPr>
          <w:sz w:val="24"/>
          <w:szCs w:val="24"/>
        </w:rPr>
        <w:t xml:space="preserve">Upon returning to home office, </w:t>
      </w:r>
      <w:commentRangeStart w:id="6"/>
      <w:r>
        <w:rPr>
          <w:sz w:val="24"/>
          <w:szCs w:val="24"/>
        </w:rPr>
        <w:t xml:space="preserve">FWS Staff </w:t>
      </w:r>
      <w:commentRangeEnd w:id="6"/>
      <w:r w:rsidR="00947DFA">
        <w:rPr>
          <w:rStyle w:val="CommentReference"/>
        </w:rPr>
        <w:commentReference w:id="6"/>
      </w:r>
      <w:r>
        <w:rPr>
          <w:sz w:val="24"/>
          <w:szCs w:val="24"/>
        </w:rPr>
        <w:t>will notify the following agencies and personnel that the release has been completed:</w:t>
      </w:r>
    </w:p>
    <w:p w14:paraId="083C7081" w14:textId="72E39DF8" w:rsidR="0068022B" w:rsidRDefault="0068022B" w:rsidP="0068022B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FWS Conflict Coordinator.</w:t>
      </w:r>
    </w:p>
    <w:p w14:paraId="3263A9FF" w14:textId="7C058218" w:rsidR="00216E92" w:rsidRDefault="0068022B" w:rsidP="00216E9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State, Tribal, or WS Staff involved in capture and processing of bear(s).</w:t>
      </w:r>
    </w:p>
    <w:p w14:paraId="7A5CD431" w14:textId="279A3E29" w:rsidR="0068022B" w:rsidRPr="0068022B" w:rsidRDefault="0068022B" w:rsidP="00216E92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FS </w:t>
      </w:r>
      <w:r w:rsidR="00DA7549">
        <w:rPr>
          <w:sz w:val="24"/>
          <w:szCs w:val="24"/>
        </w:rPr>
        <w:t xml:space="preserve">or National Park </w:t>
      </w:r>
      <w:r>
        <w:rPr>
          <w:sz w:val="24"/>
          <w:szCs w:val="24"/>
        </w:rPr>
        <w:t>Staff previously involved in approving relocation site.</w:t>
      </w:r>
    </w:p>
    <w:sectPr w:rsidR="0068022B" w:rsidRPr="006802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Hilary Cooley" w:date="2022-08-02T16:49:00Z" w:initials="CH">
    <w:p w14:paraId="22BB8791" w14:textId="77777777" w:rsidR="00947DFA" w:rsidRDefault="00947DFA">
      <w:pPr>
        <w:pStyle w:val="CommentText"/>
      </w:pPr>
      <w:r>
        <w:rPr>
          <w:rStyle w:val="CommentReference"/>
        </w:rPr>
        <w:annotationRef/>
      </w:r>
      <w:r w:rsidR="00BC0BB7">
        <w:t>Just a few thoughts:</w:t>
      </w:r>
    </w:p>
    <w:p w14:paraId="4ADB489F" w14:textId="597DC9B0" w:rsidR="00BC0BB7" w:rsidRDefault="00BC0BB7">
      <w:pPr>
        <w:pStyle w:val="CommentText"/>
      </w:pPr>
      <w:r>
        <w:t>-Do you want to include a longer-term component of working with USFS annually to review and approve or add sites?</w:t>
      </w:r>
    </w:p>
    <w:p w14:paraId="5BED2437" w14:textId="251D669D" w:rsidR="00BC0BB7" w:rsidRDefault="00BC0BB7">
      <w:pPr>
        <w:pStyle w:val="CommentText"/>
      </w:pPr>
      <w:r>
        <w:t>-</w:t>
      </w:r>
      <w:proofErr w:type="gramStart"/>
      <w:r>
        <w:t>Also</w:t>
      </w:r>
      <w:proofErr w:type="gramEnd"/>
      <w:r>
        <w:t xml:space="preserve"> probably should add the press release component at the bottom.  How will this work – you contact Ext Affairs and they put out release within 1 day?</w:t>
      </w:r>
    </w:p>
  </w:comment>
  <w:comment w:id="1" w:author="Hilary Cooley [2]" w:date="2022-08-02T16:46:00Z" w:initials="CH">
    <w:p w14:paraId="471AEF02" w14:textId="41CCDA42" w:rsidR="00947DFA" w:rsidRDefault="00947DFA">
      <w:pPr>
        <w:pStyle w:val="CommentText"/>
      </w:pPr>
      <w:r>
        <w:rPr>
          <w:rStyle w:val="CommentReference"/>
        </w:rPr>
        <w:annotationRef/>
      </w:r>
      <w:r>
        <w:t xml:space="preserve">Not sure if you want these options in </w:t>
      </w:r>
      <w:proofErr w:type="gramStart"/>
      <w:r>
        <w:t>case ?</w:t>
      </w:r>
      <w:proofErr w:type="gramEnd"/>
      <w:r>
        <w:t xml:space="preserve">  Up to you.</w:t>
      </w:r>
    </w:p>
  </w:comment>
  <w:comment w:id="3" w:author="Hilary Cooley [3]" w:date="2022-08-02T16:47:00Z" w:initials="CH">
    <w:p w14:paraId="6ADDF1E9" w14:textId="0151F3E3" w:rsidR="00947DFA" w:rsidRDefault="00947DFA">
      <w:pPr>
        <w:pStyle w:val="CommentText"/>
      </w:pPr>
      <w:r>
        <w:rPr>
          <w:rStyle w:val="CommentReference"/>
        </w:rPr>
        <w:annotationRef/>
      </w:r>
      <w:r>
        <w:t>Somewhere here probably should reference the FS comms plans that are in the works.  Because all are not done, I think you could just refer to the plans generally to suggest that there is a document – or cite the completed ones and then explain others are in the works.</w:t>
      </w:r>
    </w:p>
  </w:comment>
  <w:comment w:id="4" w:author="Hilary Cooley [4]" w:date="2022-08-02T16:41:00Z" w:initials="CH">
    <w:p w14:paraId="069A5675" w14:textId="16A36091" w:rsidR="00947DFA" w:rsidRDefault="00947DFA">
      <w:pPr>
        <w:pStyle w:val="CommentText"/>
      </w:pPr>
      <w:r>
        <w:rPr>
          <w:rStyle w:val="CommentReference"/>
        </w:rPr>
        <w:annotationRef/>
      </w:r>
      <w:r>
        <w:t xml:space="preserve">Do we need to contact both?  Should this be “or”?  </w:t>
      </w:r>
    </w:p>
  </w:comment>
  <w:comment w:id="5" w:author="Hilary Cooley [5]" w:date="2022-08-02T16:42:00Z" w:initials="CH">
    <w:p w14:paraId="1F423F35" w14:textId="77777777" w:rsidR="00947DFA" w:rsidRDefault="00947DFA">
      <w:pPr>
        <w:pStyle w:val="CommentText"/>
      </w:pPr>
      <w:r>
        <w:rPr>
          <w:rStyle w:val="CommentReference"/>
        </w:rPr>
        <w:annotationRef/>
      </w:r>
      <w:r>
        <w:t xml:space="preserve">GNP might want to know for a bigger area?  If you didn’t check with John </w:t>
      </w:r>
      <w:proofErr w:type="spellStart"/>
      <w:r>
        <w:t>waller</w:t>
      </w:r>
      <w:proofErr w:type="spellEnd"/>
      <w:r>
        <w:t>, probably should ask what he’d like.</w:t>
      </w:r>
    </w:p>
    <w:p w14:paraId="763C25F7" w14:textId="77777777" w:rsidR="00947DFA" w:rsidRDefault="00947DFA">
      <w:pPr>
        <w:pStyle w:val="CommentText"/>
      </w:pPr>
    </w:p>
    <w:p w14:paraId="14BC66CE" w14:textId="3A7B1289" w:rsidR="00947DFA" w:rsidRDefault="00947DFA">
      <w:pPr>
        <w:pStyle w:val="CommentText"/>
      </w:pPr>
      <w:proofErr w:type="gramStart"/>
      <w:r>
        <w:t>Also</w:t>
      </w:r>
      <w:proofErr w:type="gramEnd"/>
      <w:r>
        <w:t xml:space="preserve"> should add contact with Tribes/reservations nearby.</w:t>
      </w:r>
    </w:p>
  </w:comment>
  <w:comment w:id="6" w:author="Hilary Cooley [6]" w:date="2022-08-02T16:45:00Z" w:initials="CH">
    <w:p w14:paraId="03D05881" w14:textId="77777777" w:rsidR="00947DFA" w:rsidRDefault="00947DFA">
      <w:pPr>
        <w:pStyle w:val="CommentText"/>
      </w:pPr>
      <w:r>
        <w:rPr>
          <w:rStyle w:val="CommentReference"/>
        </w:rPr>
        <w:annotationRef/>
      </w:r>
      <w:r>
        <w:t>Is this you or specialist?  Or keep general?</w:t>
      </w:r>
    </w:p>
    <w:p w14:paraId="2C1E3670" w14:textId="77777777" w:rsidR="00947DFA" w:rsidRDefault="00947DFA">
      <w:pPr>
        <w:pStyle w:val="CommentText"/>
      </w:pPr>
    </w:p>
    <w:p w14:paraId="1E82D535" w14:textId="76D4D185" w:rsidR="00947DFA" w:rsidRDefault="00947DFA">
      <w:pPr>
        <w:pStyle w:val="CommentText"/>
      </w:pPr>
      <w:r>
        <w:t>Probably need to notify Lori of release site and any other info she wants.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BED2437" w15:done="0"/>
  <w15:commentEx w15:paraId="471AEF02" w15:done="0"/>
  <w15:commentEx w15:paraId="6ADDF1E9" w15:done="0"/>
  <w15:commentEx w15:paraId="069A5675" w15:done="0"/>
  <w15:commentEx w15:paraId="14BC66CE" w15:done="0"/>
  <w15:commentEx w15:paraId="1E82D53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93D404" w16cex:dateUtc="2022-08-02T22:49:00Z"/>
  <w16cex:commentExtensible w16cex:durableId="2693D374" w16cex:dateUtc="2022-08-02T22:46:00Z"/>
  <w16cex:commentExtensible w16cex:durableId="2693D3AB" w16cex:dateUtc="2022-08-02T22:47:00Z"/>
  <w16cex:commentExtensible w16cex:durableId="2693D229" w16cex:dateUtc="2022-08-02T22:41:00Z"/>
  <w16cex:commentExtensible w16cex:durableId="2693D25F" w16cex:dateUtc="2022-08-02T22:42:00Z"/>
  <w16cex:commentExtensible w16cex:durableId="2693D30E" w16cex:dateUtc="2022-08-02T22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BED2437" w16cid:durableId="2693D404"/>
  <w16cid:commentId w16cid:paraId="471AEF02" w16cid:durableId="2693D374"/>
  <w16cid:commentId w16cid:paraId="6ADDF1E9" w16cid:durableId="2693D3AB"/>
  <w16cid:commentId w16cid:paraId="069A5675" w16cid:durableId="2693D229"/>
  <w16cid:commentId w16cid:paraId="14BC66CE" w16cid:durableId="2693D25F"/>
  <w16cid:commentId w16cid:paraId="1E82D535" w16cid:durableId="2693D30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D7180"/>
    <w:multiLevelType w:val="hybridMultilevel"/>
    <w:tmpl w:val="8716E77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585FD3"/>
    <w:multiLevelType w:val="hybridMultilevel"/>
    <w:tmpl w:val="BECE58F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1F6566A"/>
    <w:multiLevelType w:val="hybridMultilevel"/>
    <w:tmpl w:val="B8B482B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B367C0"/>
    <w:multiLevelType w:val="hybridMultilevel"/>
    <w:tmpl w:val="82D6DB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1710" w:hanging="180"/>
      </w:pPr>
      <w:rPr>
        <w:rFonts w:ascii="Courier New" w:hAnsi="Courier New" w:cs="Courier New"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E7817"/>
    <w:multiLevelType w:val="hybridMultilevel"/>
    <w:tmpl w:val="B160489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ilary Cooley">
    <w15:presenceInfo w15:providerId="AD" w15:userId="S::hilary_cooley@fws.gov::d9d2f290-b43a-430d-860f-c851f51f1f37"/>
  </w15:person>
  <w15:person w15:author="Hilary Cooley [2]">
    <w15:presenceInfo w15:providerId="AD" w15:userId="S::hilary_cooley@fws.gov::d9d2f290-b43a-430d-860f-c851f51f1f37"/>
  </w15:person>
  <w15:person w15:author="Hilary Cooley [3]">
    <w15:presenceInfo w15:providerId="AD" w15:userId="S::hilary_cooley@fws.gov::d9d2f290-b43a-430d-860f-c851f51f1f37"/>
  </w15:person>
  <w15:person w15:author="Hilary Cooley [4]">
    <w15:presenceInfo w15:providerId="AD" w15:userId="S::hilary_cooley@fws.gov::d9d2f290-b43a-430d-860f-c851f51f1f37"/>
  </w15:person>
  <w15:person w15:author="Hilary Cooley [5]">
    <w15:presenceInfo w15:providerId="AD" w15:userId="S::hilary_cooley@fws.gov::d9d2f290-b43a-430d-860f-c851f51f1f37"/>
  </w15:person>
  <w15:person w15:author="Hilary Cooley [6]">
    <w15:presenceInfo w15:providerId="AD" w15:userId="S::hilary_cooley@fws.gov::d9d2f290-b43a-430d-860f-c851f51f1f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6E92"/>
    <w:rsid w:val="001C0FBE"/>
    <w:rsid w:val="00216E92"/>
    <w:rsid w:val="00382AC2"/>
    <w:rsid w:val="003A491C"/>
    <w:rsid w:val="004E18C2"/>
    <w:rsid w:val="004E5E2E"/>
    <w:rsid w:val="0068022B"/>
    <w:rsid w:val="006B283E"/>
    <w:rsid w:val="009061F5"/>
    <w:rsid w:val="00947DFA"/>
    <w:rsid w:val="00992ED9"/>
    <w:rsid w:val="00993E7E"/>
    <w:rsid w:val="009A4814"/>
    <w:rsid w:val="00A41F52"/>
    <w:rsid w:val="00A93509"/>
    <w:rsid w:val="00BC0BB7"/>
    <w:rsid w:val="00D502C4"/>
    <w:rsid w:val="00D65054"/>
    <w:rsid w:val="00DA7549"/>
    <w:rsid w:val="00E40397"/>
    <w:rsid w:val="00FC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33474"/>
  <w15:chartTrackingRefBased/>
  <w15:docId w15:val="{63D41733-5B55-4120-A8C4-CC2BAD3A1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283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7DF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7DF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7DF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7D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7D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D083A5444638459824F9BEFAF5D5B1" ma:contentTypeVersion="12" ma:contentTypeDescription="Create a new document." ma:contentTypeScope="" ma:versionID="33cac4083fec699aa6d3799f24435ebc">
  <xsd:schema xmlns:xsd="http://www.w3.org/2001/XMLSchema" xmlns:xs="http://www.w3.org/2001/XMLSchema" xmlns:p="http://schemas.microsoft.com/office/2006/metadata/properties" xmlns:ns2="d25c2f33-dba6-4113-aa9b-0d7746147d2c" xmlns:ns3="31062a0d-ede8-4112-b4bb-00a9c1bc8e16" targetNamespace="http://schemas.microsoft.com/office/2006/metadata/properties" ma:root="true" ma:fieldsID="e9300213b5431b1f91bde837def99f5b" ns2:_="" ns3:_="">
    <xsd:import namespace="d25c2f33-dba6-4113-aa9b-0d7746147d2c"/>
    <xsd:import namespace="31062a0d-ede8-4112-b4bb-00a9c1bc8e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5c2f33-dba6-4113-aa9b-0d7746147d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62a0d-ede8-4112-b4bb-00a9c1bc8e16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005d33c-ac18-46a2-9269-a85255d34d75}" ma:internalName="TaxCatchAll" ma:showField="CatchAllData" ma:web="c33fa9bd-df75-44e7-bf40-25b7d4e73d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25c2f33-dba6-4113-aa9b-0d7746147d2c">
      <Terms xmlns="http://schemas.microsoft.com/office/infopath/2007/PartnerControls"/>
    </lcf76f155ced4ddcb4097134ff3c332f>
    <TaxCatchAll xmlns="31062a0d-ede8-4112-b4bb-00a9c1bc8e16" xsi:nil="true"/>
  </documentManagement>
</p:properties>
</file>

<file path=customXml/itemProps1.xml><?xml version="1.0" encoding="utf-8"?>
<ds:datastoreItem xmlns:ds="http://schemas.openxmlformats.org/officeDocument/2006/customXml" ds:itemID="{E8671B07-5719-4BCF-B150-5EF544B02410}"/>
</file>

<file path=customXml/itemProps2.xml><?xml version="1.0" encoding="utf-8"?>
<ds:datastoreItem xmlns:ds="http://schemas.openxmlformats.org/officeDocument/2006/customXml" ds:itemID="{57DF8216-FEA8-4744-9585-9FD4A15E02A1}"/>
</file>

<file path=customXml/itemProps3.xml><?xml version="1.0" encoding="utf-8"?>
<ds:datastoreItem xmlns:ds="http://schemas.openxmlformats.org/officeDocument/2006/customXml" ds:itemID="{94F4EDEF-6595-4376-BCCF-15F3A539C8B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Jimenez, Benjamin S</dc:creator>
  <cp:keywords/>
  <dc:description/>
  <cp:lastModifiedBy>Cooley, Hilary</cp:lastModifiedBy>
  <cp:revision>2</cp:revision>
  <dcterms:created xsi:type="dcterms:W3CDTF">2022-08-02T22:51:00Z</dcterms:created>
  <dcterms:modified xsi:type="dcterms:W3CDTF">2022-08-02T22:51:00Z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0x010100EAD083A5444638459824F9BEFAF5D5B1</vt:lpwstr>
  </property>
</Properties>
</file>